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14545CB5"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Start w:id="4" w:name="Number"/>
      <w:r w:rsidR="005F009C" w:rsidRPr="00DF2302">
        <w:rPr>
          <w:rStyle w:val="Strong"/>
          <w:b/>
          <w:bCs w:val="0"/>
          <w:sz w:val="24"/>
          <w:szCs w:val="24"/>
        </w:rPr>
        <w:t>RF</w:t>
      </w:r>
      <w:r w:rsidR="00B00778" w:rsidRPr="00DF2302">
        <w:rPr>
          <w:rStyle w:val="Strong"/>
          <w:b/>
          <w:bCs w:val="0"/>
          <w:sz w:val="24"/>
          <w:szCs w:val="24"/>
        </w:rPr>
        <w:t>Q</w:t>
      </w:r>
      <w:r w:rsidR="00A02237" w:rsidRPr="00DF2302">
        <w:rPr>
          <w:rStyle w:val="Strong"/>
          <w:b/>
          <w:bCs w:val="0"/>
          <w:sz w:val="24"/>
          <w:szCs w:val="24"/>
        </w:rPr>
        <w:t>-</w:t>
      </w:r>
      <w:bookmarkEnd w:id="1"/>
      <w:bookmarkEnd w:id="2"/>
      <w:bookmarkEnd w:id="3"/>
      <w:bookmarkEnd w:id="4"/>
      <w:r w:rsidR="00D026EF">
        <w:rPr>
          <w:rStyle w:val="Strong"/>
          <w:b/>
          <w:bCs w:val="0"/>
          <w:sz w:val="24"/>
          <w:szCs w:val="24"/>
        </w:rPr>
        <w:t>29-G005-22</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71143A99" w14:textId="12BD2EC6" w:rsidR="00E15F4B" w:rsidRPr="00DF2302" w:rsidRDefault="003849E8" w:rsidP="00D166B3">
      <w:pPr>
        <w:spacing w:before="120"/>
        <w:jc w:val="both"/>
        <w:rPr>
          <w:b/>
          <w:i/>
          <w:color w:val="FF0000"/>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DF5434" w:rsidRDefault="00DE3F38" w:rsidP="006E17EC">
            <w:pPr>
              <w:pStyle w:val="TableContents"/>
              <w:rPr>
                <w:rFonts w:asciiTheme="minorHAnsi" w:hAnsiTheme="minorHAnsi"/>
                <w:sz w:val="22"/>
                <w:szCs w:val="22"/>
                <w:lang w:eastAsia="en-US"/>
              </w:rPr>
            </w:pPr>
            <w:r w:rsidRPr="00DF5434">
              <w:rPr>
                <w:rFonts w:asciiTheme="minorHAnsi" w:hAnsiTheme="minorHAnsi"/>
                <w:sz w:val="22"/>
                <w:szCs w:val="22"/>
                <w:lang w:eastAsia="en-US"/>
              </w:rPr>
              <w:t xml:space="preserve">Firm/consortium’s experience and reputation </w:t>
            </w:r>
            <w:r w:rsidR="00B52A14" w:rsidRPr="00DF5434">
              <w:rPr>
                <w:rFonts w:asciiTheme="minorHAnsi" w:hAnsiTheme="minorHAnsi"/>
                <w:sz w:val="22"/>
                <w:szCs w:val="22"/>
                <w:lang w:eastAsia="en-US"/>
              </w:rPr>
              <w:t>with</w:t>
            </w:r>
            <w:r w:rsidRPr="00DF5434">
              <w:rPr>
                <w:rFonts w:asciiTheme="minorHAnsi" w:hAnsiTheme="minorHAnsi"/>
                <w:sz w:val="22"/>
                <w:szCs w:val="22"/>
                <w:lang w:eastAsia="en-US"/>
              </w:rPr>
              <w:t xml:space="preserve"> similar </w:t>
            </w:r>
            <w:r w:rsidR="00AD3DBB" w:rsidRPr="00DF5434">
              <w:rPr>
                <w:rFonts w:asciiTheme="minorHAnsi" w:hAnsiTheme="minorHAnsi"/>
                <w:sz w:val="22"/>
                <w:szCs w:val="22"/>
                <w:lang w:eastAsia="en-US"/>
              </w:rPr>
              <w:t>supply of Goods</w:t>
            </w:r>
          </w:p>
        </w:tc>
        <w:tc>
          <w:tcPr>
            <w:tcW w:w="5367" w:type="dxa"/>
            <w:shd w:val="clear" w:color="auto" w:fill="auto"/>
          </w:tcPr>
          <w:p w14:paraId="217D4EEE" w14:textId="53737B3F" w:rsidR="006E17EC" w:rsidRPr="00DF5434" w:rsidRDefault="00352421" w:rsidP="00750997">
            <w:pPr>
              <w:pStyle w:val="TableContents"/>
              <w:numPr>
                <w:ilvl w:val="0"/>
                <w:numId w:val="3"/>
              </w:numPr>
              <w:rPr>
                <w:rFonts w:asciiTheme="minorHAnsi" w:hAnsiTheme="minorHAnsi"/>
                <w:sz w:val="22"/>
                <w:szCs w:val="22"/>
              </w:rPr>
            </w:pPr>
            <w:r w:rsidRPr="00DF5434">
              <w:rPr>
                <w:rFonts w:asciiTheme="minorHAnsi" w:hAnsiTheme="minorHAnsi"/>
                <w:sz w:val="22"/>
                <w:szCs w:val="22"/>
              </w:rPr>
              <w:t>Clear specification of the Good comply with a given specification (30 marks)</w:t>
            </w:r>
          </w:p>
          <w:p w14:paraId="3ADDF29E" w14:textId="38E8452E" w:rsidR="00750997" w:rsidRPr="00DF5434" w:rsidRDefault="00352421" w:rsidP="00750997">
            <w:pPr>
              <w:pStyle w:val="TableContents"/>
              <w:numPr>
                <w:ilvl w:val="0"/>
                <w:numId w:val="3"/>
              </w:numPr>
              <w:rPr>
                <w:rFonts w:asciiTheme="minorHAnsi" w:hAnsiTheme="minorHAnsi"/>
                <w:sz w:val="22"/>
                <w:szCs w:val="22"/>
              </w:rPr>
            </w:pPr>
            <w:r w:rsidRPr="00DF5434">
              <w:rPr>
                <w:rFonts w:asciiTheme="minorHAnsi" w:hAnsiTheme="minorHAnsi"/>
                <w:sz w:val="22"/>
                <w:szCs w:val="22"/>
              </w:rPr>
              <w:t>References showing relevant experience and reputation with similar of good (20mks)</w:t>
            </w:r>
          </w:p>
        </w:tc>
        <w:tc>
          <w:tcPr>
            <w:tcW w:w="1360" w:type="dxa"/>
            <w:shd w:val="clear" w:color="auto" w:fill="auto"/>
            <w:vAlign w:val="center"/>
          </w:tcPr>
          <w:p w14:paraId="6FB170A3" w14:textId="29551071" w:rsidR="006E17EC" w:rsidRPr="00DF5434" w:rsidRDefault="00DF5434" w:rsidP="006E17EC">
            <w:pPr>
              <w:pStyle w:val="TableContents"/>
              <w:jc w:val="center"/>
              <w:rPr>
                <w:rFonts w:asciiTheme="minorHAnsi" w:hAnsiTheme="minorHAnsi"/>
                <w:sz w:val="22"/>
                <w:szCs w:val="22"/>
                <w:lang w:eastAsia="en-US"/>
              </w:rPr>
            </w:pPr>
            <w:r w:rsidRPr="00DF5434">
              <w:rPr>
                <w:rFonts w:asciiTheme="minorHAnsi" w:hAnsiTheme="minorHAnsi"/>
                <w:sz w:val="22"/>
                <w:szCs w:val="22"/>
                <w:lang w:eastAsia="en-US"/>
              </w:rPr>
              <w:t>50</w:t>
            </w:r>
          </w:p>
        </w:tc>
      </w:tr>
      <w:tr w:rsidR="006E17EC" w:rsidRPr="00DF2302" w14:paraId="613F68D6" w14:textId="77777777" w:rsidTr="006E17EC">
        <w:trPr>
          <w:cantSplit/>
          <w:tblHeader/>
        </w:trPr>
        <w:tc>
          <w:tcPr>
            <w:tcW w:w="2430" w:type="dxa"/>
            <w:shd w:val="clear" w:color="auto" w:fill="auto"/>
            <w:vAlign w:val="center"/>
          </w:tcPr>
          <w:p w14:paraId="44102FCB" w14:textId="19DEBEED" w:rsidR="006E17EC" w:rsidRPr="00DF5434" w:rsidRDefault="00AD3DBB" w:rsidP="006E17EC">
            <w:pPr>
              <w:pStyle w:val="TableContents"/>
              <w:rPr>
                <w:rFonts w:asciiTheme="minorHAnsi" w:hAnsiTheme="minorHAnsi"/>
                <w:sz w:val="22"/>
                <w:szCs w:val="22"/>
                <w:lang w:eastAsia="en-US"/>
              </w:rPr>
            </w:pPr>
            <w:r w:rsidRPr="00DF5434">
              <w:rPr>
                <w:rFonts w:asciiTheme="minorHAnsi" w:hAnsiTheme="minorHAnsi"/>
                <w:sz w:val="22"/>
                <w:szCs w:val="22"/>
                <w:lang w:eastAsia="en-US"/>
              </w:rPr>
              <w:t>Delivery time</w:t>
            </w:r>
          </w:p>
        </w:tc>
        <w:tc>
          <w:tcPr>
            <w:tcW w:w="5367" w:type="dxa"/>
            <w:shd w:val="clear" w:color="auto" w:fill="auto"/>
          </w:tcPr>
          <w:p w14:paraId="4BA71FA2" w14:textId="0D15506D" w:rsidR="006E17EC" w:rsidRPr="00DF5434" w:rsidRDefault="00D166B3" w:rsidP="001D3BEC">
            <w:pPr>
              <w:pStyle w:val="TableContents"/>
              <w:numPr>
                <w:ilvl w:val="0"/>
                <w:numId w:val="4"/>
              </w:numPr>
              <w:rPr>
                <w:rFonts w:asciiTheme="minorHAnsi" w:hAnsiTheme="minorHAnsi"/>
                <w:sz w:val="22"/>
                <w:szCs w:val="22"/>
              </w:rPr>
            </w:pPr>
            <w:r w:rsidRPr="00DF5434">
              <w:rPr>
                <w:rFonts w:asciiTheme="minorHAnsi" w:hAnsiTheme="minorHAnsi"/>
                <w:sz w:val="22"/>
                <w:szCs w:val="22"/>
              </w:rPr>
              <w:t xml:space="preserve">Clear </w:t>
            </w:r>
            <w:r w:rsidR="00750997" w:rsidRPr="00DF5434">
              <w:rPr>
                <w:rFonts w:asciiTheme="minorHAnsi" w:hAnsiTheme="minorHAnsi"/>
                <w:sz w:val="22"/>
                <w:szCs w:val="22"/>
              </w:rPr>
              <w:t>Delivery schedule to Kiritimati Island or project site</w:t>
            </w:r>
          </w:p>
        </w:tc>
        <w:tc>
          <w:tcPr>
            <w:tcW w:w="1360" w:type="dxa"/>
            <w:shd w:val="clear" w:color="auto" w:fill="auto"/>
            <w:vAlign w:val="center"/>
          </w:tcPr>
          <w:p w14:paraId="657554B4" w14:textId="328D0E44" w:rsidR="006E17EC" w:rsidRPr="00DF5434" w:rsidRDefault="00DF5434" w:rsidP="006E17EC">
            <w:pPr>
              <w:pStyle w:val="TableContents"/>
              <w:jc w:val="center"/>
              <w:rPr>
                <w:rFonts w:asciiTheme="minorHAnsi" w:hAnsiTheme="minorHAnsi"/>
                <w:sz w:val="22"/>
                <w:szCs w:val="22"/>
                <w:lang w:eastAsia="en-US"/>
              </w:rPr>
            </w:pPr>
            <w:r w:rsidRPr="00DF5434">
              <w:rPr>
                <w:rFonts w:asciiTheme="minorHAnsi" w:hAnsiTheme="minorHAnsi"/>
                <w:sz w:val="22"/>
                <w:szCs w:val="22"/>
                <w:lang w:eastAsia="en-US"/>
              </w:rPr>
              <w:t>30</w:t>
            </w:r>
          </w:p>
        </w:tc>
      </w:tr>
      <w:tr w:rsidR="006E17EC" w:rsidRPr="00DF2302" w14:paraId="7395E14D" w14:textId="77777777" w:rsidTr="006E17EC">
        <w:trPr>
          <w:cantSplit/>
          <w:tblHeader/>
        </w:trPr>
        <w:tc>
          <w:tcPr>
            <w:tcW w:w="2430" w:type="dxa"/>
            <w:shd w:val="clear" w:color="auto" w:fill="auto"/>
            <w:vAlign w:val="center"/>
          </w:tcPr>
          <w:p w14:paraId="58A5C5B6" w14:textId="23695BB6" w:rsidR="006E17EC" w:rsidRPr="00DF5434" w:rsidRDefault="00DF5434" w:rsidP="006E17EC">
            <w:pPr>
              <w:pStyle w:val="TableContents"/>
              <w:rPr>
                <w:rFonts w:asciiTheme="minorHAnsi" w:hAnsiTheme="minorHAnsi"/>
                <w:sz w:val="22"/>
                <w:szCs w:val="22"/>
                <w:lang w:eastAsia="en-US"/>
              </w:rPr>
            </w:pPr>
            <w:r w:rsidRPr="00DF5434">
              <w:rPr>
                <w:rFonts w:asciiTheme="minorHAnsi" w:hAnsiTheme="minorHAnsi"/>
                <w:sz w:val="22"/>
                <w:szCs w:val="22"/>
                <w:lang w:eastAsia="en-US"/>
              </w:rPr>
              <w:t>Other Required Supporting Documents</w:t>
            </w:r>
          </w:p>
        </w:tc>
        <w:tc>
          <w:tcPr>
            <w:tcW w:w="5367" w:type="dxa"/>
            <w:shd w:val="clear" w:color="auto" w:fill="auto"/>
          </w:tcPr>
          <w:p w14:paraId="6CFCBD59" w14:textId="77777777" w:rsidR="006E17EC" w:rsidRPr="00DF5434" w:rsidRDefault="00DF5434" w:rsidP="00635A59">
            <w:pPr>
              <w:pStyle w:val="TableContents"/>
              <w:numPr>
                <w:ilvl w:val="0"/>
                <w:numId w:val="5"/>
              </w:numPr>
              <w:rPr>
                <w:rFonts w:asciiTheme="minorHAnsi" w:hAnsiTheme="minorHAnsi"/>
                <w:sz w:val="22"/>
                <w:szCs w:val="22"/>
              </w:rPr>
            </w:pPr>
            <w:r w:rsidRPr="00DF5434">
              <w:rPr>
                <w:rFonts w:asciiTheme="minorHAnsi" w:hAnsiTheme="minorHAnsi"/>
                <w:sz w:val="22"/>
                <w:szCs w:val="22"/>
              </w:rPr>
              <w:t>Business Registration (5mks)</w:t>
            </w:r>
          </w:p>
          <w:p w14:paraId="4C6C5C65" w14:textId="77777777" w:rsidR="00DF5434" w:rsidRPr="00DF5434" w:rsidRDefault="00DF5434" w:rsidP="00635A59">
            <w:pPr>
              <w:pStyle w:val="TableContents"/>
              <w:numPr>
                <w:ilvl w:val="0"/>
                <w:numId w:val="5"/>
              </w:numPr>
              <w:rPr>
                <w:rFonts w:asciiTheme="minorHAnsi" w:hAnsiTheme="minorHAnsi"/>
                <w:sz w:val="22"/>
                <w:szCs w:val="22"/>
              </w:rPr>
            </w:pPr>
            <w:r w:rsidRPr="00DF5434">
              <w:rPr>
                <w:rFonts w:asciiTheme="minorHAnsi" w:hAnsiTheme="minorHAnsi"/>
                <w:sz w:val="22"/>
                <w:szCs w:val="22"/>
              </w:rPr>
              <w:t>Valid license (5mks)</w:t>
            </w:r>
          </w:p>
          <w:p w14:paraId="6FC692DB" w14:textId="3030A0E6" w:rsidR="00DF5434" w:rsidRPr="00DF5434" w:rsidRDefault="00DF5434" w:rsidP="00635A59">
            <w:pPr>
              <w:pStyle w:val="TableContents"/>
              <w:numPr>
                <w:ilvl w:val="0"/>
                <w:numId w:val="5"/>
              </w:numPr>
              <w:rPr>
                <w:rFonts w:asciiTheme="minorHAnsi" w:hAnsiTheme="minorHAnsi"/>
                <w:sz w:val="22"/>
                <w:szCs w:val="22"/>
              </w:rPr>
            </w:pPr>
            <w:r w:rsidRPr="00DF5434">
              <w:rPr>
                <w:rFonts w:asciiTheme="minorHAnsi" w:hAnsiTheme="minorHAnsi"/>
                <w:sz w:val="22"/>
                <w:szCs w:val="22"/>
              </w:rPr>
              <w:t>Signed copy of the certificate for Compliance Form (5mks)</w:t>
            </w:r>
          </w:p>
          <w:p w14:paraId="4754687C" w14:textId="77777777" w:rsidR="00DF5434" w:rsidRPr="00DF5434" w:rsidRDefault="00DF5434" w:rsidP="00635A59">
            <w:pPr>
              <w:pStyle w:val="TableContents"/>
              <w:numPr>
                <w:ilvl w:val="0"/>
                <w:numId w:val="5"/>
              </w:numPr>
              <w:rPr>
                <w:rFonts w:asciiTheme="minorHAnsi" w:hAnsiTheme="minorHAnsi"/>
                <w:sz w:val="22"/>
                <w:szCs w:val="22"/>
              </w:rPr>
            </w:pPr>
            <w:r w:rsidRPr="00DF5434">
              <w:rPr>
                <w:rFonts w:asciiTheme="minorHAnsi" w:hAnsiTheme="minorHAnsi"/>
                <w:sz w:val="22"/>
                <w:szCs w:val="22"/>
              </w:rPr>
              <w:t>Tax Clearance from Tax Office (5mks)</w:t>
            </w:r>
          </w:p>
          <w:p w14:paraId="27223D5A" w14:textId="77777777" w:rsidR="00DF5434" w:rsidRPr="00DF5434" w:rsidRDefault="00DF5434" w:rsidP="00635A59">
            <w:pPr>
              <w:pStyle w:val="TableContents"/>
              <w:numPr>
                <w:ilvl w:val="0"/>
                <w:numId w:val="5"/>
              </w:numPr>
              <w:rPr>
                <w:rFonts w:asciiTheme="minorHAnsi" w:hAnsiTheme="minorHAnsi"/>
                <w:sz w:val="22"/>
                <w:szCs w:val="22"/>
              </w:rPr>
            </w:pPr>
            <w:r w:rsidRPr="00DF5434">
              <w:rPr>
                <w:rFonts w:asciiTheme="minorHAnsi" w:hAnsiTheme="minorHAnsi"/>
                <w:sz w:val="22"/>
                <w:szCs w:val="22"/>
              </w:rPr>
              <w:t>All submitted documentation should be in English</w:t>
            </w:r>
          </w:p>
          <w:p w14:paraId="23A8F695" w14:textId="0A2536C4" w:rsidR="00DF5434" w:rsidRPr="00DF5434" w:rsidRDefault="00DF5434" w:rsidP="00635A59">
            <w:pPr>
              <w:pStyle w:val="TableContents"/>
              <w:numPr>
                <w:ilvl w:val="0"/>
                <w:numId w:val="5"/>
              </w:numPr>
              <w:rPr>
                <w:rFonts w:asciiTheme="minorHAnsi" w:hAnsiTheme="minorHAnsi"/>
                <w:sz w:val="22"/>
                <w:szCs w:val="22"/>
              </w:rPr>
            </w:pPr>
            <w:r w:rsidRPr="00DF5434">
              <w:rPr>
                <w:rFonts w:asciiTheme="minorHAnsi" w:hAnsiTheme="minorHAnsi"/>
                <w:sz w:val="22"/>
                <w:szCs w:val="22"/>
              </w:rPr>
              <w:t xml:space="preserve">Clear final quote in AUD and CIF Kiritimati (5mks)                  </w:t>
            </w:r>
          </w:p>
        </w:tc>
        <w:tc>
          <w:tcPr>
            <w:tcW w:w="1360" w:type="dxa"/>
            <w:shd w:val="clear" w:color="auto" w:fill="auto"/>
            <w:vAlign w:val="center"/>
          </w:tcPr>
          <w:p w14:paraId="240875A4" w14:textId="22E473C0" w:rsidR="006E17EC" w:rsidRPr="00DF5434" w:rsidRDefault="00D166B3" w:rsidP="006E17EC">
            <w:pPr>
              <w:pStyle w:val="TableContents"/>
              <w:jc w:val="center"/>
              <w:rPr>
                <w:rFonts w:asciiTheme="minorHAnsi" w:hAnsiTheme="minorHAnsi"/>
                <w:sz w:val="22"/>
                <w:szCs w:val="22"/>
                <w:lang w:eastAsia="en-US"/>
              </w:rPr>
            </w:pPr>
            <w:r w:rsidRPr="00DF5434">
              <w:rPr>
                <w:rFonts w:asciiTheme="minorHAnsi" w:hAnsiTheme="minorHAnsi"/>
                <w:sz w:val="22"/>
                <w:szCs w:val="22"/>
                <w:lang w:eastAsia="en-US"/>
              </w:rPr>
              <w:t>2</w:t>
            </w:r>
            <w:r w:rsidR="00DF5434" w:rsidRPr="00DF5434">
              <w:rPr>
                <w:rFonts w:asciiTheme="minorHAnsi" w:hAnsiTheme="minorHAnsi"/>
                <w:sz w:val="22"/>
                <w:szCs w:val="22"/>
                <w:lang w:eastAsia="en-US"/>
              </w:rPr>
              <w:t>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lastRenderedPageBreak/>
        <w:t>E = (ts * tw) + (</w:t>
      </w:r>
      <w:ins w:id="16" w:author="Sven Erik" w:date="2020-08-26T15:40:00Z">
        <w:r w:rsidR="00B57649">
          <w:rPr>
            <w:rFonts w:ascii="Calibri" w:hAnsi="Calibri"/>
            <w:b/>
            <w:lang w:val="en-GB"/>
          </w:rPr>
          <w:t>(</w:t>
        </w:r>
      </w:ins>
      <w:r w:rsidRPr="00DF2302">
        <w:rPr>
          <w:rFonts w:ascii="Calibri" w:hAnsi="Calibri"/>
          <w:b/>
          <w:lang w:val="en-GB"/>
        </w:rPr>
        <w:t>tc / lc</w:t>
      </w:r>
      <w:ins w:id="17" w:author="Sven Erik" w:date="2020-08-26T15:40:00Z">
        <w:r w:rsidR="00B57649">
          <w:rPr>
            <w:rFonts w:ascii="Calibri" w:hAnsi="Calibri"/>
            <w:b/>
            <w:lang w:val="en-GB"/>
          </w:rPr>
          <w:t xml:space="preserve">) * </w:t>
        </w:r>
      </w:ins>
      <w:ins w:id="18" w:author="Sven Erik" w:date="2020-08-26T15:41:00Z">
        <w:r w:rsidR="00B57649">
          <w:rPr>
            <w:rFonts w:ascii="Calibri" w:hAnsi="Calibri"/>
            <w:b/>
            <w:lang w:val="en-GB"/>
          </w:rPr>
          <w:t>fw</w:t>
        </w:r>
      </w:ins>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9"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9"/>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20" w:author="Sven Erik" w:date="2020-08-26T15:41:00Z"/>
          <w:rFonts w:ascii="Calibri" w:hAnsi="Calibri"/>
          <w:sz w:val="20"/>
          <w:szCs w:val="20"/>
          <w:lang w:val="en-GB"/>
        </w:rPr>
      </w:pPr>
      <w:r w:rsidRPr="00DF2302">
        <w:rPr>
          <w:rFonts w:ascii="Calibri" w:hAnsi="Calibri"/>
          <w:sz w:val="20"/>
          <w:szCs w:val="20"/>
          <w:lang w:val="en-GB"/>
        </w:rPr>
        <w:t>tc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ins w:id="21" w:author="Sven Erik" w:date="2020-08-26T15:41:00Z">
        <w:r>
          <w:rPr>
            <w:rFonts w:ascii="Calibri" w:hAnsi="Calibri"/>
            <w:sz w:val="20"/>
            <w:szCs w:val="20"/>
            <w:lang w:val="en-GB"/>
          </w:rPr>
          <w:t>fw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3D7AD" w14:textId="77777777" w:rsidR="0090519E" w:rsidRDefault="0090519E">
      <w:r>
        <w:separator/>
      </w:r>
    </w:p>
  </w:endnote>
  <w:endnote w:type="continuationSeparator" w:id="0">
    <w:p w14:paraId="131A7B7D" w14:textId="77777777" w:rsidR="0090519E" w:rsidRDefault="00905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2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6082435E" w:rsidR="00D15CF2" w:rsidRDefault="004878F3" w:rsidP="004878F3">
    <w:pPr>
      <w:pStyle w:val="Footer"/>
    </w:pPr>
    <w:r>
      <w:fldChar w:fldCharType="begin"/>
    </w:r>
    <w:r>
      <w:instrText xml:space="preserve"> DATE \@ "yyyy-MM-dd" </w:instrText>
    </w:r>
    <w:r>
      <w:fldChar w:fldCharType="separate"/>
    </w:r>
    <w:r w:rsidR="00D026EF">
      <w:rPr>
        <w:noProof/>
      </w:rPr>
      <w:t>2022-08-08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8634B" w14:textId="77777777" w:rsidR="0090519E" w:rsidRDefault="0090519E">
      <w:r>
        <w:separator/>
      </w:r>
    </w:p>
  </w:footnote>
  <w:footnote w:type="continuationSeparator" w:id="0">
    <w:p w14:paraId="1C173E38" w14:textId="77777777" w:rsidR="0090519E" w:rsidRDefault="009051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77777777"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Pr="00AD3DBB">
      <w:rPr>
        <w:rStyle w:val="Strong"/>
      </w:rPr>
      <w:t>RFQ-MXXX-</w:t>
    </w:r>
    <w:r>
      <w:rPr>
        <w:rStyle w:val="Strong"/>
      </w:rPr>
      <w:t>2020</w:t>
    </w:r>
    <w:r w:rsidRPr="00AD3DBB">
      <w:rPr>
        <w:rStyle w:val="Strong"/>
      </w:rPr>
      <w:t>-0000</w:t>
    </w:r>
    <w:r>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627733384">
    <w:abstractNumId w:val="2"/>
  </w:num>
  <w:num w:numId="2" w16cid:durableId="1069963350">
    <w:abstractNumId w:val="7"/>
  </w:num>
  <w:num w:numId="3" w16cid:durableId="164907792">
    <w:abstractNumId w:val="6"/>
  </w:num>
  <w:num w:numId="4" w16cid:durableId="775977625">
    <w:abstractNumId w:val="5"/>
  </w:num>
  <w:num w:numId="5" w16cid:durableId="998659233">
    <w:abstractNumId w:val="0"/>
  </w:num>
  <w:num w:numId="6" w16cid:durableId="1318455394">
    <w:abstractNumId w:val="4"/>
  </w:num>
  <w:num w:numId="7" w16cid:durableId="1455708236">
    <w:abstractNumId w:val="1"/>
  </w:num>
  <w:num w:numId="8" w16cid:durableId="991175179">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2421"/>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5EFC"/>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19B"/>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888"/>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0997"/>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447E"/>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1B78"/>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19E"/>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5036"/>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6EF"/>
    <w:rsid w:val="00D02BAB"/>
    <w:rsid w:val="00D02CA8"/>
    <w:rsid w:val="00D032F3"/>
    <w:rsid w:val="00D04E92"/>
    <w:rsid w:val="00D05317"/>
    <w:rsid w:val="00D11687"/>
    <w:rsid w:val="00D11EBA"/>
    <w:rsid w:val="00D136E3"/>
    <w:rsid w:val="00D14B5D"/>
    <w:rsid w:val="00D14CBA"/>
    <w:rsid w:val="00D15CF2"/>
    <w:rsid w:val="00D15DE6"/>
    <w:rsid w:val="00D166B3"/>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5434"/>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2E4E"/>
    <w:rsid w:val="00E43B6A"/>
    <w:rsid w:val="00E43DDD"/>
    <w:rsid w:val="00E43E6F"/>
    <w:rsid w:val="00E47A57"/>
    <w:rsid w:val="00E50664"/>
    <w:rsid w:val="00E50B28"/>
    <w:rsid w:val="00E513DD"/>
    <w:rsid w:val="00E558C6"/>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C600B"/>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730</Words>
  <Characters>4167</Characters>
  <Application>Microsoft Office Word</Application>
  <DocSecurity>0</DocSecurity>
  <Lines>34</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4888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2</cp:revision>
  <cp:lastPrinted>2016-10-18T02:57:00Z</cp:lastPrinted>
  <dcterms:created xsi:type="dcterms:W3CDTF">2022-08-07T22:55:00Z</dcterms:created>
  <dcterms:modified xsi:type="dcterms:W3CDTF">2022-08-07T22:55:00Z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